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24A56" w:rsidR="00187377" w:rsidP="00C119A3" w:rsidRDefault="00153421" w14:paraId="201AE85C" w14:textId="05C2C5EB">
      <w:pPr>
        <w:pStyle w:val="Nadpis1"/>
        <w:spacing w:after="144"/>
      </w:pPr>
      <w:r w:rsidRPr="00153421">
        <w:t>Kolik opravdových lásek v životě najdeme?</w:t>
      </w:r>
    </w:p>
    <w:p w:rsidRPr="00C119A3" w:rsidR="00187377" w:rsidP="2B7CD9C9" w:rsidRDefault="00AC3B06" w14:paraId="083C0AF7" w14:textId="5503F9E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 w:eastAsia="Times New Roman"/>
          <w:b w:val="1"/>
          <w:bCs w:val="1"/>
          <w:color w:val="FF0000"/>
          <w:lang w:eastAsia="cs-CZ"/>
        </w:rPr>
      </w:pPr>
      <w:r w:rsidRPr="51147DB6" w:rsidR="00AC3B06">
        <w:rPr>
          <w:rFonts w:ascii="Roboto" w:hAnsi="Roboto"/>
          <w:b w:val="1"/>
          <w:bCs w:val="1"/>
        </w:rPr>
        <w:t xml:space="preserve">Ona je krásná londýnská prominentka. On nejžádanější fešák ve městě. </w:t>
      </w:r>
      <w:r w:rsidRPr="51147DB6" w:rsidR="00AC3B06">
        <w:rPr>
          <w:rFonts w:ascii="Roboto" w:hAnsi="Roboto"/>
          <w:b w:val="1"/>
          <w:bCs w:val="1"/>
        </w:rPr>
        <w:t>Magnolia</w:t>
      </w:r>
      <w:r w:rsidRPr="51147DB6" w:rsidR="00AC3B06">
        <w:rPr>
          <w:rFonts w:ascii="Roboto" w:hAnsi="Roboto"/>
          <w:b w:val="1"/>
          <w:bCs w:val="1"/>
        </w:rPr>
        <w:t xml:space="preserve"> </w:t>
      </w:r>
      <w:r w:rsidRPr="51147DB6" w:rsidR="00AC3B06">
        <w:rPr>
          <w:rFonts w:ascii="Roboto" w:hAnsi="Roboto"/>
          <w:b w:val="1"/>
          <w:bCs w:val="1"/>
        </w:rPr>
        <w:t>Parksová</w:t>
      </w:r>
      <w:r w:rsidRPr="51147DB6" w:rsidR="00AC3B06">
        <w:rPr>
          <w:rFonts w:ascii="Roboto" w:hAnsi="Roboto"/>
          <w:b w:val="1"/>
          <w:bCs w:val="1"/>
        </w:rPr>
        <w:t xml:space="preserve"> a BJ </w:t>
      </w:r>
      <w:r w:rsidRPr="51147DB6" w:rsidR="00AC3B06">
        <w:rPr>
          <w:rFonts w:ascii="Roboto" w:hAnsi="Roboto"/>
          <w:b w:val="1"/>
          <w:bCs w:val="1"/>
        </w:rPr>
        <w:t>Ballentine</w:t>
      </w:r>
      <w:r w:rsidRPr="51147DB6" w:rsidR="00AC3B06">
        <w:rPr>
          <w:rFonts w:ascii="Roboto" w:hAnsi="Roboto"/>
          <w:b w:val="1"/>
          <w:bCs w:val="1"/>
        </w:rPr>
        <w:t xml:space="preserve"> k sobě patří a všichni to vědí. Dokud jí on nezlomí srdce na tisíc kusů… </w:t>
      </w:r>
      <w:r w:rsidRPr="51147DB6" w:rsidR="00AC3B06">
        <w:rPr>
          <w:rFonts w:ascii="Roboto" w:hAnsi="Roboto"/>
          <w:b w:val="1"/>
          <w:bCs w:val="1"/>
        </w:rPr>
        <w:t>Jessa</w:t>
      </w:r>
      <w:r w:rsidRPr="51147DB6" w:rsidR="00AC3B06">
        <w:rPr>
          <w:rFonts w:ascii="Roboto" w:hAnsi="Roboto"/>
          <w:b w:val="1"/>
          <w:bCs w:val="1"/>
        </w:rPr>
        <w:t xml:space="preserve"> </w:t>
      </w:r>
      <w:r w:rsidRPr="51147DB6" w:rsidR="00AC3B06">
        <w:rPr>
          <w:rFonts w:ascii="Roboto" w:hAnsi="Roboto"/>
          <w:b w:val="1"/>
          <w:bCs w:val="1"/>
        </w:rPr>
        <w:t>Hastings</w:t>
      </w:r>
      <w:r w:rsidRPr="51147DB6" w:rsidR="00AC3B06">
        <w:rPr>
          <w:rFonts w:ascii="Roboto" w:hAnsi="Roboto"/>
          <w:b w:val="1"/>
          <w:bCs w:val="1"/>
        </w:rPr>
        <w:t xml:space="preserve"> představuje v</w:t>
      </w:r>
      <w:r w:rsidRPr="51147DB6" w:rsidR="00153421">
        <w:rPr>
          <w:rFonts w:ascii="Roboto" w:hAnsi="Roboto"/>
          <w:b w:val="1"/>
          <w:bCs w:val="1"/>
        </w:rPr>
        <w:t>ášniv</w:t>
      </w:r>
      <w:r w:rsidRPr="51147DB6" w:rsidR="00AC3B06">
        <w:rPr>
          <w:rFonts w:ascii="Roboto" w:hAnsi="Roboto"/>
          <w:b w:val="1"/>
          <w:bCs w:val="1"/>
        </w:rPr>
        <w:t xml:space="preserve">ou </w:t>
      </w:r>
      <w:r w:rsidRPr="51147DB6" w:rsidR="00153421">
        <w:rPr>
          <w:rFonts w:ascii="Roboto" w:hAnsi="Roboto"/>
          <w:b w:val="1"/>
          <w:bCs w:val="1"/>
        </w:rPr>
        <w:t>romanc</w:t>
      </w:r>
      <w:r w:rsidRPr="51147DB6" w:rsidR="00AC3B06">
        <w:rPr>
          <w:rFonts w:ascii="Roboto" w:hAnsi="Roboto"/>
          <w:b w:val="1"/>
          <w:bCs w:val="1"/>
        </w:rPr>
        <w:t xml:space="preserve">i </w:t>
      </w:r>
      <w:r w:rsidRPr="51147DB6" w:rsidR="00AC3B06">
        <w:rPr>
          <w:rFonts w:ascii="Roboto" w:hAnsi="Roboto"/>
          <w:b w:val="1"/>
          <w:bCs w:val="1"/>
          <w:i w:val="1"/>
          <w:iCs w:val="1"/>
        </w:rPr>
        <w:t>S tebou i bez tebe</w:t>
      </w:r>
      <w:r w:rsidRPr="51147DB6" w:rsidR="00153421">
        <w:rPr>
          <w:rFonts w:ascii="Roboto" w:hAnsi="Roboto"/>
          <w:b w:val="1"/>
          <w:bCs w:val="1"/>
        </w:rPr>
        <w:t xml:space="preserve"> o mladé generaci londýnské smetánky,</w:t>
      </w:r>
      <w:r w:rsidRPr="51147DB6" w:rsidR="6C947D7A">
        <w:rPr>
          <w:rFonts w:ascii="Roboto" w:hAnsi="Roboto"/>
          <w:b w:val="1"/>
          <w:bCs w:val="1"/>
        </w:rPr>
        <w:t xml:space="preserve"> v níž</w:t>
      </w:r>
      <w:r w:rsidRPr="51147DB6" w:rsidR="00153421">
        <w:rPr>
          <w:rFonts w:ascii="Roboto" w:hAnsi="Roboto"/>
          <w:b w:val="1"/>
          <w:bCs w:val="1"/>
        </w:rPr>
        <w:t xml:space="preserve"> nechybí láska, přátelství</w:t>
      </w:r>
      <w:r w:rsidRPr="51147DB6" w:rsidR="1A1C986D">
        <w:rPr>
          <w:rFonts w:ascii="Roboto" w:hAnsi="Roboto"/>
          <w:b w:val="1"/>
          <w:bCs w:val="1"/>
        </w:rPr>
        <w:t>,</w:t>
      </w:r>
      <w:r w:rsidRPr="51147DB6" w:rsidR="00153421">
        <w:rPr>
          <w:rFonts w:ascii="Roboto" w:hAnsi="Roboto"/>
          <w:b w:val="1"/>
          <w:bCs w:val="1"/>
        </w:rPr>
        <w:t xml:space="preserve"> ani pořádně zamotané vztahy.</w:t>
      </w:r>
    </w:p>
    <w:p w:rsidR="006A4E76" w:rsidP="2B7CD9C9" w:rsidRDefault="41EB5994" w14:paraId="6EE748EE" w14:textId="4A11AFA5">
      <w:pPr>
        <w:spacing w:after="144" w:afterLines="60" w:line="276" w:lineRule="auto"/>
        <w:rPr>
          <w:rFonts w:ascii="Roboto" w:hAnsi="Roboto"/>
        </w:rPr>
      </w:pPr>
      <w:r w:rsidRPr="51147DB6" w:rsidR="41EB5994">
        <w:rPr>
          <w:rFonts w:ascii="Roboto" w:hAnsi="Roboto" w:eastAsia="Roboto" w:cs="Roboto"/>
          <w:color w:val="000000" w:themeColor="text1" w:themeTint="FF" w:themeShade="FF"/>
        </w:rPr>
        <w:t>Magnolia</w:t>
      </w:r>
      <w:r w:rsidRPr="51147DB6" w:rsidR="41EB5994">
        <w:rPr>
          <w:rFonts w:ascii="Roboto" w:hAnsi="Roboto" w:eastAsia="Roboto" w:cs="Roboto"/>
          <w:color w:val="000000" w:themeColor="text1" w:themeTint="FF" w:themeShade="FF"/>
        </w:rPr>
        <w:t xml:space="preserve"> </w:t>
      </w:r>
      <w:r w:rsidRPr="51147DB6" w:rsidR="41EB5994">
        <w:rPr>
          <w:rFonts w:ascii="Roboto" w:hAnsi="Roboto" w:eastAsia="Roboto" w:cs="Roboto"/>
          <w:color w:val="000000" w:themeColor="text1" w:themeTint="FF" w:themeShade="FF"/>
        </w:rPr>
        <w:t>Parksová</w:t>
      </w:r>
      <w:r w:rsidRPr="51147DB6" w:rsidR="41EB5994">
        <w:rPr>
          <w:rFonts w:ascii="Roboto" w:hAnsi="Roboto" w:eastAsia="Roboto" w:cs="Roboto"/>
          <w:color w:val="000000" w:themeColor="text1" w:themeTint="FF" w:themeShade="FF"/>
        </w:rPr>
        <w:t xml:space="preserve"> má na první pohled všechno, o čem ostatní jen sní – </w:t>
      </w:r>
      <w:r w:rsidRPr="51147DB6" w:rsidR="41EB5994">
        <w:rPr>
          <w:rFonts w:ascii="Roboto" w:hAnsi="Roboto" w:eastAsia="Roboto" w:cs="Roboto"/>
          <w:color w:val="000000" w:themeColor="text1" w:themeTint="FF" w:themeShade="FF"/>
        </w:rPr>
        <w:t xml:space="preserve">bouřlivé </w:t>
      </w:r>
      <w:r w:rsidRPr="51147DB6" w:rsidR="41EB5994">
        <w:rPr>
          <w:rFonts w:ascii="Roboto" w:hAnsi="Roboto" w:eastAsia="Roboto" w:cs="Roboto"/>
          <w:color w:val="000000" w:themeColor="text1" w:themeTint="FF" w:themeShade="FF"/>
        </w:rPr>
        <w:t>večírky, obdiv</w:t>
      </w:r>
      <w:r w:rsidRPr="51147DB6" w:rsidR="41EB5994">
        <w:rPr>
          <w:rFonts w:ascii="Roboto" w:hAnsi="Roboto" w:eastAsia="Roboto" w:cs="Roboto"/>
          <w:color w:val="000000" w:themeColor="text1" w:themeTint="FF" w:themeShade="FF"/>
        </w:rPr>
        <w:t xml:space="preserve"> mužů</w:t>
      </w:r>
      <w:r w:rsidRPr="51147DB6" w:rsidR="66D46358">
        <w:rPr>
          <w:rFonts w:ascii="Roboto" w:hAnsi="Roboto" w:eastAsia="Roboto" w:cs="Roboto"/>
          <w:color w:val="000000" w:themeColor="text1" w:themeTint="FF" w:themeShade="FF"/>
        </w:rPr>
        <w:t xml:space="preserve"> a život v</w:t>
      </w:r>
      <w:r w:rsidRPr="51147DB6" w:rsidR="220E1791">
        <w:rPr>
          <w:rFonts w:ascii="Roboto" w:hAnsi="Roboto" w:eastAsia="Roboto" w:cs="Roboto"/>
          <w:color w:val="000000" w:themeColor="text1" w:themeTint="FF" w:themeShade="FF"/>
        </w:rPr>
        <w:t xml:space="preserve"> nekonečném</w:t>
      </w:r>
      <w:r w:rsidRPr="51147DB6" w:rsidR="66D46358">
        <w:rPr>
          <w:rFonts w:ascii="Roboto" w:hAnsi="Roboto" w:eastAsia="Roboto" w:cs="Roboto"/>
          <w:color w:val="000000" w:themeColor="text1" w:themeTint="FF" w:themeShade="FF"/>
        </w:rPr>
        <w:t xml:space="preserve"> </w:t>
      </w:r>
      <w:r w:rsidRPr="51147DB6" w:rsidR="41EB5994">
        <w:rPr>
          <w:rFonts w:ascii="Roboto" w:hAnsi="Roboto" w:eastAsia="Roboto" w:cs="Roboto"/>
          <w:color w:val="000000" w:themeColor="text1" w:themeTint="FF" w:themeShade="FF"/>
        </w:rPr>
        <w:t>luxus</w:t>
      </w:r>
      <w:r w:rsidRPr="51147DB6" w:rsidR="62D53853">
        <w:rPr>
          <w:rFonts w:ascii="Roboto" w:hAnsi="Roboto" w:eastAsia="Roboto" w:cs="Roboto"/>
          <w:color w:val="000000" w:themeColor="text1" w:themeTint="FF" w:themeShade="FF"/>
        </w:rPr>
        <w:t>u</w:t>
      </w:r>
      <w:r w:rsidRPr="51147DB6" w:rsidR="41EB5994">
        <w:rPr>
          <w:rFonts w:ascii="Roboto" w:hAnsi="Roboto" w:eastAsia="Roboto" w:cs="Roboto"/>
          <w:color w:val="000000" w:themeColor="text1" w:themeTint="FF" w:themeShade="FF"/>
        </w:rPr>
        <w:t>.</w:t>
      </w:r>
      <w:r w:rsidRPr="51147DB6" w:rsidR="3A906C37">
        <w:rPr>
          <w:rFonts w:ascii="Roboto" w:hAnsi="Roboto" w:eastAsia="Roboto" w:cs="Roboto"/>
          <w:color w:val="000000" w:themeColor="text1" w:themeTint="FF" w:themeShade="FF"/>
        </w:rPr>
        <w:t xml:space="preserve"> Š</w:t>
      </w:r>
      <w:r w:rsidRPr="51147DB6" w:rsidR="41EB5994">
        <w:rPr>
          <w:rFonts w:ascii="Roboto" w:hAnsi="Roboto" w:eastAsia="Roboto" w:cs="Roboto"/>
          <w:color w:val="000000" w:themeColor="text1" w:themeTint="FF" w:themeShade="FF"/>
        </w:rPr>
        <w:t xml:space="preserve">těstí jí </w:t>
      </w:r>
      <w:r w:rsidRPr="51147DB6" w:rsidR="5C837AE3">
        <w:rPr>
          <w:rFonts w:ascii="Roboto" w:hAnsi="Roboto" w:eastAsia="Roboto" w:cs="Roboto"/>
          <w:color w:val="000000" w:themeColor="text1" w:themeTint="FF" w:themeShade="FF"/>
        </w:rPr>
        <w:t xml:space="preserve">ale </w:t>
      </w:r>
      <w:r w:rsidRPr="51147DB6" w:rsidR="41EB5994">
        <w:rPr>
          <w:rFonts w:ascii="Roboto" w:hAnsi="Roboto" w:eastAsia="Roboto" w:cs="Roboto"/>
          <w:color w:val="000000" w:themeColor="text1" w:themeTint="FF" w:themeShade="FF"/>
        </w:rPr>
        <w:t>pořád uniká.</w:t>
      </w:r>
      <w:r w:rsidRPr="51147DB6" w:rsidR="41EB5994">
        <w:rPr>
          <w:rFonts w:ascii="Roboto" w:hAnsi="Roboto"/>
        </w:rPr>
        <w:t xml:space="preserve"> </w:t>
      </w:r>
      <w:r w:rsidRPr="51147DB6" w:rsidR="5AC8A746">
        <w:rPr>
          <w:rFonts w:ascii="Roboto" w:hAnsi="Roboto"/>
        </w:rPr>
        <w:t xml:space="preserve"> Jediný muž, na kterém</w:t>
      </w:r>
      <w:r w:rsidRPr="51147DB6" w:rsidR="08D81FBD">
        <w:rPr>
          <w:rFonts w:ascii="Roboto" w:hAnsi="Roboto"/>
        </w:rPr>
        <w:t xml:space="preserve"> </w:t>
      </w:r>
      <w:r w:rsidRPr="51147DB6" w:rsidR="5AC8A746">
        <w:rPr>
          <w:rFonts w:ascii="Roboto" w:hAnsi="Roboto"/>
        </w:rPr>
        <w:t>záleží,</w:t>
      </w:r>
      <w:r w:rsidRPr="51147DB6" w:rsidR="006A4E76">
        <w:rPr>
          <w:rFonts w:ascii="Roboto" w:hAnsi="Roboto"/>
        </w:rPr>
        <w:t xml:space="preserve"> j</w:t>
      </w:r>
      <w:r w:rsidRPr="51147DB6" w:rsidR="29E36FB4">
        <w:rPr>
          <w:rFonts w:ascii="Roboto" w:hAnsi="Roboto"/>
        </w:rPr>
        <w:t>i</w:t>
      </w:r>
      <w:r w:rsidRPr="51147DB6" w:rsidR="006A4E76">
        <w:rPr>
          <w:rFonts w:ascii="Roboto" w:hAnsi="Roboto"/>
        </w:rPr>
        <w:t xml:space="preserve"> sice miluje, ale nedokáže </w:t>
      </w:r>
      <w:r w:rsidRPr="51147DB6" w:rsidR="0D1D68EB">
        <w:rPr>
          <w:rFonts w:ascii="Roboto" w:hAnsi="Roboto"/>
        </w:rPr>
        <w:t xml:space="preserve">udržet na uzdě </w:t>
      </w:r>
      <w:r w:rsidRPr="51147DB6" w:rsidR="006A4E76">
        <w:rPr>
          <w:rFonts w:ascii="Roboto" w:hAnsi="Roboto"/>
        </w:rPr>
        <w:t xml:space="preserve">svou výbušnou </w:t>
      </w:r>
      <w:r w:rsidRPr="51147DB6" w:rsidR="006A4E76">
        <w:rPr>
          <w:rFonts w:ascii="Roboto" w:hAnsi="Roboto"/>
        </w:rPr>
        <w:t>povahu</w:t>
      </w:r>
      <w:r w:rsidRPr="51147DB6" w:rsidR="006A4E76">
        <w:rPr>
          <w:rFonts w:ascii="Roboto" w:hAnsi="Roboto"/>
        </w:rPr>
        <w:t>.</w:t>
      </w:r>
      <w:r w:rsidRPr="51147DB6" w:rsidR="006A4E76">
        <w:rPr>
          <w:rFonts w:ascii="Roboto" w:hAnsi="Roboto"/>
        </w:rPr>
        <w:t xml:space="preserve"> </w:t>
      </w:r>
      <w:r w:rsidRPr="51147DB6" w:rsidR="00684F7B">
        <w:rPr>
          <w:rFonts w:ascii="Roboto" w:hAnsi="Roboto"/>
        </w:rPr>
        <w:t xml:space="preserve">BJ </w:t>
      </w:r>
      <w:r w:rsidRPr="51147DB6" w:rsidR="00684F7B">
        <w:rPr>
          <w:rFonts w:ascii="Roboto" w:hAnsi="Roboto"/>
        </w:rPr>
        <w:t>Ballentine</w:t>
      </w:r>
      <w:r w:rsidRPr="51147DB6" w:rsidR="00684F7B">
        <w:rPr>
          <w:rFonts w:ascii="Roboto" w:hAnsi="Roboto"/>
        </w:rPr>
        <w:t xml:space="preserve"> je sice láskou jejího života, ale taky</w:t>
      </w:r>
      <w:r w:rsidRPr="51147DB6" w:rsidR="4E8DFD78">
        <w:rPr>
          <w:rFonts w:ascii="Roboto" w:hAnsi="Roboto"/>
        </w:rPr>
        <w:t xml:space="preserve"> chlap</w:t>
      </w:r>
      <w:r w:rsidRPr="51147DB6" w:rsidR="00684F7B">
        <w:rPr>
          <w:rFonts w:ascii="Roboto" w:hAnsi="Roboto"/>
        </w:rPr>
        <w:t xml:space="preserve"> na zabití.</w:t>
      </w:r>
    </w:p>
    <w:p w:rsidRPr="00424A56" w:rsidR="00187377" w:rsidP="00C14480" w:rsidRDefault="00684F7B" w14:paraId="58F8E122" w14:textId="4FAD2F49">
      <w:pPr>
        <w:spacing w:after="144" w:afterLines="60" w:line="276" w:lineRule="auto"/>
        <w:rPr>
          <w:rFonts w:ascii="Roboto" w:hAnsi="Roboto"/>
        </w:rPr>
      </w:pPr>
      <w:r w:rsidRPr="51147DB6" w:rsidR="00684F7B">
        <w:rPr>
          <w:rFonts w:ascii="Roboto" w:hAnsi="Roboto"/>
        </w:rPr>
        <w:t xml:space="preserve">Milovat a nenávidět, dvě strany </w:t>
      </w:r>
      <w:r w:rsidRPr="51147DB6" w:rsidR="00BF551E">
        <w:rPr>
          <w:rFonts w:ascii="Roboto" w:hAnsi="Roboto"/>
        </w:rPr>
        <w:t>jedné</w:t>
      </w:r>
      <w:r w:rsidRPr="51147DB6" w:rsidR="00684F7B">
        <w:rPr>
          <w:rFonts w:ascii="Roboto" w:hAnsi="Roboto"/>
        </w:rPr>
        <w:t xml:space="preserve"> mince. </w:t>
      </w:r>
      <w:r w:rsidRPr="51147DB6" w:rsidR="00DC7482">
        <w:rPr>
          <w:rFonts w:ascii="Roboto" w:hAnsi="Roboto"/>
        </w:rPr>
        <w:t>Spirála</w:t>
      </w:r>
      <w:r w:rsidRPr="51147DB6" w:rsidR="00684F7B">
        <w:rPr>
          <w:rFonts w:ascii="Roboto" w:hAnsi="Roboto"/>
        </w:rPr>
        <w:t xml:space="preserve"> toxického vztahu se rozjíždí a </w:t>
      </w:r>
      <w:r w:rsidRPr="51147DB6" w:rsidR="00BF551E">
        <w:rPr>
          <w:rFonts w:ascii="Roboto" w:hAnsi="Roboto"/>
        </w:rPr>
        <w:t xml:space="preserve">žádný z protagonistů nemá čisté svědomí. </w:t>
      </w:r>
      <w:r w:rsidRPr="51147DB6" w:rsidR="00DC7482">
        <w:rPr>
          <w:rFonts w:ascii="Roboto" w:hAnsi="Roboto"/>
        </w:rPr>
        <w:t xml:space="preserve">Jenže občas zkrátka nejde poručit citům ani diktovat srdci. Protože život není pohádka a člověk je tvor, </w:t>
      </w:r>
      <w:r w:rsidRPr="51147DB6" w:rsidR="3016041A">
        <w:rPr>
          <w:rFonts w:ascii="Roboto" w:hAnsi="Roboto"/>
        </w:rPr>
        <w:t>který</w:t>
      </w:r>
      <w:r w:rsidRPr="51147DB6" w:rsidR="00DC7482">
        <w:rPr>
          <w:rFonts w:ascii="Roboto" w:hAnsi="Roboto"/>
        </w:rPr>
        <w:t xml:space="preserve"> tak </w:t>
      </w:r>
      <w:r w:rsidRPr="51147DB6" w:rsidR="00DC7482">
        <w:rPr>
          <w:rFonts w:ascii="Roboto" w:hAnsi="Roboto"/>
        </w:rPr>
        <w:t>strašně</w:t>
      </w:r>
      <w:r w:rsidRPr="51147DB6" w:rsidR="00DC7482">
        <w:rPr>
          <w:rFonts w:ascii="Roboto" w:hAnsi="Roboto"/>
        </w:rPr>
        <w:t xml:space="preserve"> rád chybuje…</w:t>
      </w:r>
    </w:p>
    <w:p w:rsidRPr="0010025C" w:rsidR="00187377" w:rsidP="00DD792C" w:rsidRDefault="00DC7482" w14:paraId="0E730826" w14:textId="671EE130">
      <w:pPr>
        <w:spacing w:after="144" w:afterLines="60" w:line="276" w:lineRule="auto"/>
        <w:rPr>
          <w:rFonts w:ascii="Roboto" w:hAnsi="Roboto"/>
        </w:rPr>
      </w:pPr>
      <w:r w:rsidRPr="51147DB6" w:rsidR="00DC7482">
        <w:rPr>
          <w:rFonts w:ascii="Roboto" w:hAnsi="Roboto"/>
          <w:i w:val="1"/>
          <w:iCs w:val="1"/>
        </w:rPr>
        <w:t>S tebou i bez tebe</w:t>
      </w:r>
      <w:r w:rsidRPr="51147DB6" w:rsidR="00DC7482">
        <w:rPr>
          <w:rFonts w:ascii="Roboto" w:hAnsi="Roboto"/>
        </w:rPr>
        <w:t xml:space="preserve"> v sobě spojuje lehkost </w:t>
      </w:r>
      <w:r w:rsidRPr="51147DB6" w:rsidR="00DC7482">
        <w:rPr>
          <w:rFonts w:ascii="Roboto" w:hAnsi="Roboto"/>
          <w:i w:val="1"/>
          <w:iCs w:val="1"/>
        </w:rPr>
        <w:t>Deníků Bridget Jonesové</w:t>
      </w:r>
      <w:r w:rsidRPr="51147DB6" w:rsidR="004009DB">
        <w:rPr>
          <w:rFonts w:ascii="Roboto" w:hAnsi="Roboto"/>
        </w:rPr>
        <w:t xml:space="preserve"> </w:t>
      </w:r>
      <w:r w:rsidRPr="51147DB6" w:rsidR="4A38BAE8">
        <w:rPr>
          <w:rFonts w:ascii="Roboto" w:hAnsi="Roboto"/>
        </w:rPr>
        <w:t>s</w:t>
      </w:r>
      <w:r w:rsidRPr="51147DB6" w:rsidR="00DC7482">
        <w:rPr>
          <w:rFonts w:ascii="Roboto" w:hAnsi="Roboto"/>
        </w:rPr>
        <w:t xml:space="preserve"> otevřenost</w:t>
      </w:r>
      <w:r w:rsidRPr="51147DB6" w:rsidR="54662496">
        <w:rPr>
          <w:rFonts w:ascii="Roboto" w:hAnsi="Roboto"/>
        </w:rPr>
        <w:t>í</w:t>
      </w:r>
      <w:r w:rsidRPr="51147DB6" w:rsidR="00DC7482">
        <w:rPr>
          <w:rFonts w:ascii="Roboto" w:hAnsi="Roboto"/>
        </w:rPr>
        <w:t xml:space="preserve"> </w:t>
      </w:r>
      <w:r w:rsidRPr="51147DB6" w:rsidR="00DC7482">
        <w:rPr>
          <w:rFonts w:ascii="Roboto" w:hAnsi="Roboto"/>
          <w:i w:val="1"/>
          <w:iCs w:val="1"/>
        </w:rPr>
        <w:t>Sexu ve městě</w:t>
      </w:r>
      <w:r w:rsidRPr="51147DB6" w:rsidR="00DC7482">
        <w:rPr>
          <w:rFonts w:ascii="Roboto" w:hAnsi="Roboto"/>
        </w:rPr>
        <w:t xml:space="preserve">. </w:t>
      </w:r>
      <w:r w:rsidRPr="51147DB6" w:rsidR="00DC7482">
        <w:rPr>
          <w:rFonts w:ascii="Roboto" w:hAnsi="Roboto"/>
        </w:rPr>
        <w:t>Jessa</w:t>
      </w:r>
      <w:r w:rsidRPr="51147DB6" w:rsidR="00DC7482">
        <w:rPr>
          <w:rFonts w:ascii="Roboto" w:hAnsi="Roboto"/>
        </w:rPr>
        <w:t xml:space="preserve"> </w:t>
      </w:r>
      <w:r w:rsidRPr="51147DB6" w:rsidR="00DC7482">
        <w:rPr>
          <w:rFonts w:ascii="Roboto" w:hAnsi="Roboto"/>
        </w:rPr>
        <w:t>Hastings</w:t>
      </w:r>
      <w:r w:rsidRPr="51147DB6" w:rsidR="00DC7482">
        <w:rPr>
          <w:rFonts w:ascii="Roboto" w:hAnsi="Roboto"/>
        </w:rPr>
        <w:t xml:space="preserve"> </w:t>
      </w:r>
      <w:r w:rsidRPr="51147DB6" w:rsidR="5EECE366">
        <w:rPr>
          <w:rFonts w:ascii="Roboto" w:hAnsi="Roboto"/>
        </w:rPr>
        <w:t>píše s odzbrojující upřímností</w:t>
      </w:r>
      <w:r w:rsidRPr="51147DB6" w:rsidR="004009DB">
        <w:rPr>
          <w:rFonts w:ascii="Roboto" w:hAnsi="Roboto"/>
        </w:rPr>
        <w:t xml:space="preserve"> </w:t>
      </w:r>
      <w:r w:rsidRPr="51147DB6" w:rsidR="1BA88F08">
        <w:rPr>
          <w:rFonts w:ascii="Roboto" w:hAnsi="Roboto"/>
        </w:rPr>
        <w:t xml:space="preserve">– za </w:t>
      </w:r>
      <w:r w:rsidRPr="51147DB6" w:rsidR="004009DB">
        <w:rPr>
          <w:rFonts w:ascii="Roboto" w:hAnsi="Roboto"/>
        </w:rPr>
        <w:t>zdánlivou</w:t>
      </w:r>
      <w:r w:rsidRPr="51147DB6" w:rsidR="00DC7482">
        <w:rPr>
          <w:rFonts w:ascii="Roboto" w:hAnsi="Roboto"/>
        </w:rPr>
        <w:t xml:space="preserve"> bezstarostnost</w:t>
      </w:r>
      <w:r w:rsidRPr="51147DB6" w:rsidR="6332504A">
        <w:rPr>
          <w:rFonts w:ascii="Roboto" w:hAnsi="Roboto"/>
        </w:rPr>
        <w:t>í</w:t>
      </w:r>
      <w:r w:rsidRPr="51147DB6" w:rsidR="00DC7482">
        <w:rPr>
          <w:rFonts w:ascii="Roboto" w:hAnsi="Roboto"/>
        </w:rPr>
        <w:t xml:space="preserve"> </w:t>
      </w:r>
      <w:r w:rsidRPr="51147DB6" w:rsidR="004009DB">
        <w:rPr>
          <w:rFonts w:ascii="Roboto" w:hAnsi="Roboto"/>
        </w:rPr>
        <w:t xml:space="preserve">společenské smetánky rozkrývá hluboké šrámy na duši, </w:t>
      </w:r>
      <w:r w:rsidRPr="51147DB6" w:rsidR="109C5C57">
        <w:rPr>
          <w:rFonts w:ascii="Roboto" w:hAnsi="Roboto"/>
        </w:rPr>
        <w:t>jaké</w:t>
      </w:r>
      <w:r w:rsidRPr="51147DB6" w:rsidR="33DD18A7">
        <w:rPr>
          <w:rFonts w:ascii="Roboto" w:hAnsi="Roboto"/>
        </w:rPr>
        <w:t xml:space="preserve"> si v sobě nese každý z nás</w:t>
      </w:r>
      <w:r w:rsidRPr="51147DB6" w:rsidR="004009DB">
        <w:rPr>
          <w:rFonts w:ascii="Roboto" w:hAnsi="Roboto"/>
        </w:rPr>
        <w:t xml:space="preserve">. </w:t>
      </w:r>
      <w:r w:rsidRPr="51147DB6" w:rsidR="5A0275FA">
        <w:rPr>
          <w:rFonts w:ascii="Roboto" w:hAnsi="Roboto"/>
        </w:rPr>
        <w:t>I</w:t>
      </w:r>
      <w:r w:rsidRPr="51147DB6" w:rsidR="735796F8">
        <w:rPr>
          <w:rFonts w:ascii="Roboto" w:hAnsi="Roboto"/>
        </w:rPr>
        <w:t xml:space="preserve"> </w:t>
      </w:r>
      <w:r w:rsidRPr="51147DB6" w:rsidR="004009DB">
        <w:rPr>
          <w:rFonts w:ascii="Roboto" w:hAnsi="Roboto"/>
        </w:rPr>
        <w:t xml:space="preserve">proto se </w:t>
      </w:r>
      <w:r w:rsidRPr="51147DB6" w:rsidR="3DEF35D0">
        <w:rPr>
          <w:rFonts w:ascii="Roboto" w:hAnsi="Roboto"/>
        </w:rPr>
        <w:t>její romány staly</w:t>
      </w:r>
      <w:r w:rsidRPr="51147DB6" w:rsidR="004009DB">
        <w:rPr>
          <w:rFonts w:ascii="Roboto" w:hAnsi="Roboto"/>
        </w:rPr>
        <w:t xml:space="preserve"> fenoménem současné romantické literatury.</w:t>
      </w:r>
    </w:p>
    <w:p w:rsidR="009E0BDE" w:rsidP="003B4FD5" w:rsidRDefault="009E0BDE" w14:paraId="3270D65F" w14:textId="43B74C91">
      <w:pPr>
        <w:spacing w:line="276" w:lineRule="auto"/>
        <w:rPr>
          <w:rFonts w:ascii="Roboto" w:hAnsi="Roboto"/>
        </w:rPr>
      </w:pPr>
    </w:p>
    <w:p w:rsidRPr="0010025C" w:rsidR="00187377" w:rsidP="003B4FD5" w:rsidRDefault="00153421" w14:paraId="1020A876" w14:textId="6A013F6C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D486780" wp14:editId="209B8299">
            <wp:simplePos x="0" y="0"/>
            <wp:positionH relativeFrom="margin">
              <wp:align>right</wp:align>
            </wp:positionH>
            <wp:positionV relativeFrom="margin">
              <wp:posOffset>3886145</wp:posOffset>
            </wp:positionV>
            <wp:extent cx="1726168" cy="2656800"/>
            <wp:effectExtent l="0" t="0" r="7620" b="0"/>
            <wp:wrapSquare wrapText="bothSides"/>
            <wp:docPr id="1855285832" name="Obrázek 1" descr="Obsah obrázku text, plakát, knih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285832" name="Obrázek 1" descr="Obsah obrázku text, plakát, kniha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168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7C44D3" w:rsidR="007C44D3">
        <w:rPr>
          <w:rFonts w:ascii="Roboto" w:hAnsi="Roboto"/>
        </w:rPr>
        <w:t>S tebou i bez tebe</w:t>
      </w:r>
    </w:p>
    <w:p w:rsidRPr="0010025C" w:rsidR="00187377" w:rsidP="003B4FD5" w:rsidRDefault="00187377" w14:paraId="16229F82" w14:textId="006EF72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Pr="007C44D3" w:rsidR="007C44D3">
        <w:rPr>
          <w:rFonts w:ascii="Roboto" w:hAnsi="Roboto"/>
        </w:rPr>
        <w:t>Jessa</w:t>
      </w:r>
      <w:proofErr w:type="spellEnd"/>
      <w:r w:rsidRPr="007C44D3" w:rsidR="007C44D3">
        <w:rPr>
          <w:rFonts w:ascii="Roboto" w:hAnsi="Roboto"/>
        </w:rPr>
        <w:t xml:space="preserve"> </w:t>
      </w:r>
      <w:proofErr w:type="spellStart"/>
      <w:r w:rsidRPr="007C44D3" w:rsidR="007C44D3">
        <w:rPr>
          <w:rFonts w:ascii="Roboto" w:hAnsi="Roboto"/>
        </w:rPr>
        <w:t>Hastings</w:t>
      </w:r>
      <w:proofErr w:type="spellEnd"/>
    </w:p>
    <w:p w:rsidRPr="00370DF6" w:rsidR="00382D8B" w:rsidP="00382D8B" w:rsidRDefault="00382D8B" w14:paraId="41E4A29B" w14:textId="487CEC7A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Pr="00153421" w:rsidR="00153421">
        <w:rPr>
          <w:rFonts w:ascii="Roboto" w:hAnsi="Roboto"/>
          <w:bCs/>
        </w:rPr>
        <w:t>Magnolia</w:t>
      </w:r>
      <w:proofErr w:type="spellEnd"/>
      <w:r w:rsidRPr="00153421" w:rsidR="00153421">
        <w:rPr>
          <w:rFonts w:ascii="Roboto" w:hAnsi="Roboto"/>
          <w:bCs/>
        </w:rPr>
        <w:t xml:space="preserve"> </w:t>
      </w:r>
      <w:proofErr w:type="spellStart"/>
      <w:r w:rsidRPr="00153421" w:rsidR="00153421">
        <w:rPr>
          <w:rFonts w:ascii="Roboto" w:hAnsi="Roboto"/>
          <w:bCs/>
        </w:rPr>
        <w:t>Parks</w:t>
      </w:r>
      <w:proofErr w:type="spellEnd"/>
    </w:p>
    <w:p w:rsidRPr="0010025C" w:rsidR="00382D8B" w:rsidP="00382D8B" w:rsidRDefault="00382D8B" w14:paraId="7B3EEED2" w14:textId="40A55C1D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153421" w:rsidR="00153421">
        <w:rPr>
          <w:rFonts w:ascii="Roboto" w:hAnsi="Roboto"/>
          <w:bCs/>
        </w:rPr>
        <w:t>Antonie Králová</w:t>
      </w:r>
    </w:p>
    <w:p w:rsidRPr="0010025C" w:rsidR="00382D8B" w:rsidP="00382D8B" w:rsidRDefault="00382D8B" w14:paraId="385CD850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B13375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hAnsi="Roboto" w:eastAsia="Aptos"/>
        </w:rPr>
        <w:t>1</w:t>
      </w:r>
      <w:r>
        <w:rPr>
          <w:rFonts w:ascii="Roboto" w:hAnsi="Roboto" w:eastAsia="Aptos"/>
        </w:rPr>
        <w:t>30</w:t>
      </w:r>
      <w:r w:rsidRPr="0010025C">
        <w:rPr>
          <w:rFonts w:ascii="Roboto" w:hAnsi="Roboto" w:eastAsia="Aptos"/>
        </w:rPr>
        <w:t xml:space="preserve"> x 2</w:t>
      </w:r>
      <w:r>
        <w:rPr>
          <w:rFonts w:ascii="Roboto" w:hAnsi="Roboto" w:eastAsia="Aptos"/>
        </w:rPr>
        <w:t>0</w:t>
      </w:r>
      <w:r w:rsidRPr="0010025C">
        <w:rPr>
          <w:rFonts w:ascii="Roboto" w:hAnsi="Roboto" w:eastAsia="Aptos"/>
        </w:rPr>
        <w:t>0 mm</w:t>
      </w:r>
    </w:p>
    <w:p w:rsidRPr="0010025C" w:rsidR="00382D8B" w:rsidP="00382D8B" w:rsidRDefault="00382D8B" w14:paraId="5CE34FCD" w14:textId="4B422E4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153421">
        <w:rPr>
          <w:rFonts w:ascii="Roboto" w:hAnsi="Roboto"/>
        </w:rPr>
        <w:t>504</w:t>
      </w:r>
    </w:p>
    <w:p w:rsidRPr="0010025C" w:rsidR="00382D8B" w:rsidP="00382D8B" w:rsidRDefault="00382D8B" w14:paraId="1779440A" w14:textId="7A95228F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153421">
        <w:rPr>
          <w:rFonts w:ascii="Roboto" w:hAnsi="Roboto"/>
        </w:rPr>
        <w:t>4</w:t>
      </w:r>
      <w:r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:rsidRPr="0010025C" w:rsidR="00382D8B" w:rsidP="00382D8B" w:rsidRDefault="00382D8B" w14:paraId="223401EF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Mystery</w:t>
      </w:r>
      <w:proofErr w:type="spellEnd"/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Press</w:t>
      </w:r>
      <w:proofErr w:type="spellEnd"/>
    </w:p>
    <w:p w:rsidR="00382D8B" w:rsidP="00382D8B" w:rsidRDefault="00382D8B" w14:paraId="403B008C" w14:textId="5BB9EA4F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153421" w:rsidR="00153421">
        <w:rPr>
          <w:rFonts w:ascii="Roboto" w:hAnsi="Roboto"/>
        </w:rPr>
        <w:t>978-80-7588-844-0</w:t>
      </w:r>
    </w:p>
    <w:p w:rsidRPr="0010025C" w:rsidR="00382D8B" w:rsidP="2B7CD9C9" w:rsidRDefault="00382D8B" w14:paraId="3290C2B7" w14:textId="39CC1F72">
      <w:pPr>
        <w:spacing w:after="144" w:line="276" w:lineRule="auto"/>
        <w:rPr>
          <w:rFonts w:ascii="Roboto" w:hAnsi="Roboto"/>
          <w:b/>
          <w:bCs/>
          <w:u w:val="single"/>
        </w:rPr>
      </w:pPr>
      <w:r w:rsidRPr="2B7CD9C9">
        <w:rPr>
          <w:rFonts w:ascii="Roboto" w:hAnsi="Roboto"/>
          <w:b/>
          <w:bCs/>
        </w:rPr>
        <w:t>Datum vydání:</w:t>
      </w:r>
      <w:r w:rsidRPr="2B7CD9C9">
        <w:rPr>
          <w:rFonts w:ascii="Roboto" w:hAnsi="Roboto"/>
        </w:rPr>
        <w:t xml:space="preserve"> </w:t>
      </w:r>
      <w:del w:author="Veronika Elznicová" w:date="2025-11-11T10:26:00Z" w:id="48">
        <w:r w:rsidRPr="2B7CD9C9" w:rsidDel="00153421">
          <w:rPr>
            <w:rFonts w:ascii="Roboto" w:hAnsi="Roboto"/>
          </w:rPr>
          <w:delText>6. října</w:delText>
        </w:r>
      </w:del>
      <w:ins w:author="Veronika Elznicová" w:date="2025-11-11T10:26:00Z" w:id="49">
        <w:r w:rsidRPr="2B7CD9C9" w:rsidR="7C791FA5">
          <w:rPr>
            <w:rFonts w:ascii="Roboto" w:hAnsi="Roboto"/>
          </w:rPr>
          <w:t>27. listopadu</w:t>
        </w:r>
      </w:ins>
      <w:r w:rsidRPr="2B7CD9C9">
        <w:rPr>
          <w:rFonts w:ascii="Roboto" w:hAnsi="Roboto"/>
        </w:rPr>
        <w:t xml:space="preserve"> 2025</w:t>
      </w:r>
    </w:p>
    <w:p w:rsidRPr="00153421" w:rsidR="00187377" w:rsidP="003B4FD5" w:rsidRDefault="00153421" w14:paraId="147B4DBB" w14:textId="70E08DC5">
      <w:pPr>
        <w:spacing w:line="276" w:lineRule="auto"/>
        <w:rPr>
          <w:rFonts w:ascii="Roboto" w:hAnsi="Roboto"/>
        </w:rPr>
      </w:pPr>
      <w:hyperlink w:history="1" r:id="rId8">
        <w:r w:rsidRPr="00153421">
          <w:rPr>
            <w:rStyle w:val="Hypertextovodkaz"/>
            <w:rFonts w:ascii="Roboto" w:hAnsi="Roboto"/>
          </w:rPr>
          <w:t>http://www.mysterypress.cz/s-tebou-i-bez-tebe/</w:t>
        </w:r>
      </w:hyperlink>
    </w:p>
    <w:p w:rsidR="00382D8B" w:rsidP="003B4FD5" w:rsidRDefault="00382D8B" w14:paraId="6D31F256" w14:textId="77777777">
      <w:pPr>
        <w:spacing w:after="144" w:line="276" w:lineRule="auto"/>
        <w:rPr>
          <w:rFonts w:ascii="Roboto" w:hAnsi="Roboto"/>
          <w:b/>
          <w:bCs/>
          <w:u w:val="single"/>
        </w:rPr>
      </w:pPr>
    </w:p>
    <w:p w:rsidRPr="0010025C" w:rsidR="00187377" w:rsidP="003B4FD5" w:rsidRDefault="00187377" w14:paraId="5D16B365" w14:textId="607E6D3F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:rsidRPr="00153421" w:rsidR="00153421" w:rsidP="00153421" w:rsidRDefault="00153421" w14:paraId="4A419C8F" w14:textId="77777777">
      <w:pPr>
        <w:spacing w:after="144" w:line="276" w:lineRule="auto"/>
        <w:rPr>
          <w:rFonts w:ascii="Roboto" w:hAnsi="Roboto"/>
        </w:rPr>
      </w:pPr>
      <w:r w:rsidRPr="00153421">
        <w:rPr>
          <w:rFonts w:ascii="Roboto" w:hAnsi="Roboto"/>
        </w:rPr>
        <w:t xml:space="preserve">BJ </w:t>
      </w:r>
      <w:proofErr w:type="spellStart"/>
      <w:r w:rsidRPr="00153421">
        <w:rPr>
          <w:rFonts w:ascii="Roboto" w:hAnsi="Roboto"/>
        </w:rPr>
        <w:t>Ballentinovi</w:t>
      </w:r>
      <w:proofErr w:type="spellEnd"/>
      <w:r w:rsidRPr="00153421">
        <w:rPr>
          <w:rFonts w:ascii="Roboto" w:hAnsi="Roboto"/>
        </w:rPr>
        <w:t xml:space="preserve"> bylo šest, když potkal dívku svých snů. Od té chvíle se od ní nevzdálil na krok. Vyrostli spolu bok po boku a znají se lépe než kdokoliv jiný. </w:t>
      </w:r>
      <w:proofErr w:type="spellStart"/>
      <w:r w:rsidRPr="00153421">
        <w:rPr>
          <w:rFonts w:ascii="Roboto" w:hAnsi="Roboto"/>
        </w:rPr>
        <w:t>Magnolia</w:t>
      </w:r>
      <w:proofErr w:type="spellEnd"/>
      <w:r w:rsidRPr="00153421">
        <w:rPr>
          <w:rFonts w:ascii="Roboto" w:hAnsi="Roboto"/>
        </w:rPr>
        <w:t xml:space="preserve"> </w:t>
      </w:r>
      <w:proofErr w:type="spellStart"/>
      <w:r w:rsidRPr="00153421">
        <w:rPr>
          <w:rFonts w:ascii="Roboto" w:hAnsi="Roboto"/>
        </w:rPr>
        <w:t>Parksová</w:t>
      </w:r>
      <w:proofErr w:type="spellEnd"/>
      <w:r w:rsidRPr="00153421">
        <w:rPr>
          <w:rFonts w:ascii="Roboto" w:hAnsi="Roboto"/>
        </w:rPr>
        <w:t xml:space="preserve"> a BJ </w:t>
      </w:r>
      <w:proofErr w:type="spellStart"/>
      <w:r w:rsidRPr="00153421">
        <w:rPr>
          <w:rFonts w:ascii="Roboto" w:hAnsi="Roboto"/>
        </w:rPr>
        <w:t>Ballentine</w:t>
      </w:r>
      <w:proofErr w:type="spellEnd"/>
      <w:r w:rsidRPr="00153421">
        <w:rPr>
          <w:rFonts w:ascii="Roboto" w:hAnsi="Roboto"/>
        </w:rPr>
        <w:t xml:space="preserve"> jsou si souzeni a nikdo o tom nikdy nepochyboval – dokud BJ Magnolii nezradil.</w:t>
      </w:r>
    </w:p>
    <w:p w:rsidRPr="00153421" w:rsidR="00153421" w:rsidP="00153421" w:rsidRDefault="00153421" w14:paraId="5220022C" w14:textId="77777777">
      <w:pPr>
        <w:spacing w:after="144" w:line="276" w:lineRule="auto"/>
        <w:rPr>
          <w:rFonts w:ascii="Roboto" w:hAnsi="Roboto"/>
        </w:rPr>
      </w:pPr>
      <w:r w:rsidRPr="00153421">
        <w:rPr>
          <w:rFonts w:ascii="Roboto" w:hAnsi="Roboto"/>
        </w:rPr>
        <w:t xml:space="preserve">Od té chvíle se jejich cesty kříží a vzdalují, jako by hráli hru, v níž nelze vyhrát. On hledá útěchu v cizích náručích, ona střídá vztahy, aby mu dokázala, že už jí na něm nezáleží. Jenže čím víc se snaží jeden druhému ublížit, tím silněji je to k sobě táhne. </w:t>
      </w:r>
    </w:p>
    <w:p w:rsidR="00187377" w:rsidP="00153421" w:rsidRDefault="00153421" w14:paraId="12C650CE" w14:textId="726C837B">
      <w:pPr>
        <w:spacing w:after="144" w:line="276" w:lineRule="auto"/>
        <w:rPr>
          <w:rFonts w:ascii="Roboto" w:hAnsi="Roboto"/>
        </w:rPr>
      </w:pPr>
      <w:r w:rsidRPr="00153421">
        <w:rPr>
          <w:rFonts w:ascii="Roboto" w:hAnsi="Roboto"/>
        </w:rPr>
        <w:t xml:space="preserve">V přepychovém světě večírků a neustálé pozornosti médií zjišťují, že je spojuje láska, kterou nedokážou ani prožívat, ani opustit. </w:t>
      </w:r>
      <w:proofErr w:type="spellStart"/>
      <w:r w:rsidRPr="00153421">
        <w:rPr>
          <w:rFonts w:ascii="Roboto" w:hAnsi="Roboto"/>
        </w:rPr>
        <w:t>Magnolia</w:t>
      </w:r>
      <w:proofErr w:type="spellEnd"/>
      <w:r w:rsidRPr="00153421">
        <w:rPr>
          <w:rFonts w:ascii="Roboto" w:hAnsi="Roboto"/>
        </w:rPr>
        <w:t xml:space="preserve"> a BJ tak musí nakonec čelit hrozivé otázce, které se dlouho vyhýbali: Kolik opravdových lásek člověk v životě potká?</w:t>
      </w:r>
    </w:p>
    <w:p w:rsidRPr="0010025C" w:rsidR="003B4FD5" w:rsidP="003B4FD5" w:rsidRDefault="003B4FD5" w14:paraId="0FA67100" w14:textId="77777777">
      <w:pPr>
        <w:spacing w:after="144" w:line="276" w:lineRule="auto"/>
        <w:rPr>
          <w:rFonts w:ascii="Roboto" w:hAnsi="Roboto"/>
        </w:rPr>
      </w:pPr>
    </w:p>
    <w:p w:rsidR="003B4FD5" w:rsidP="003B4FD5" w:rsidRDefault="003B4FD5" w14:paraId="0FB9E851" w14:textId="7777777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:rsidRPr="00153421" w:rsidR="00153421" w:rsidP="00153421" w:rsidRDefault="00153421" w14:paraId="50AE0720" w14:textId="50B79187">
      <w:pPr>
        <w:spacing w:after="144" w:line="276" w:lineRule="auto"/>
        <w:rPr>
          <w:rFonts w:ascii="Roboto" w:hAnsi="Roboto"/>
          <w:bCs/>
        </w:rPr>
      </w:pPr>
      <w:proofErr w:type="spellStart"/>
      <w:r w:rsidRPr="00153421">
        <w:rPr>
          <w:rFonts w:ascii="Roboto" w:hAnsi="Roboto"/>
          <w:bCs/>
        </w:rPr>
        <w:t>Jessa</w:t>
      </w:r>
      <w:proofErr w:type="spellEnd"/>
      <w:r w:rsidRPr="00153421">
        <w:rPr>
          <w:rFonts w:ascii="Roboto" w:hAnsi="Roboto"/>
          <w:bCs/>
        </w:rPr>
        <w:t xml:space="preserve"> </w:t>
      </w:r>
      <w:proofErr w:type="spellStart"/>
      <w:r w:rsidRPr="00153421">
        <w:rPr>
          <w:rFonts w:ascii="Roboto" w:hAnsi="Roboto"/>
          <w:bCs/>
        </w:rPr>
        <w:t>Hastings</w:t>
      </w:r>
      <w:proofErr w:type="spellEnd"/>
      <w:r w:rsidRPr="00153421">
        <w:rPr>
          <w:rFonts w:ascii="Roboto" w:hAnsi="Roboto"/>
          <w:bCs/>
        </w:rPr>
        <w:t xml:space="preserve"> pochází z Austrálie, v současnosti však žije v jižní Kalifornii s manželem, dvěma dětmi, dvěma kočkami a psem.</w:t>
      </w:r>
      <w:r>
        <w:rPr>
          <w:rFonts w:ascii="Roboto" w:hAnsi="Roboto"/>
          <w:bCs/>
        </w:rPr>
        <w:t xml:space="preserve"> </w:t>
      </w:r>
      <w:r w:rsidRPr="00153421">
        <w:rPr>
          <w:rFonts w:ascii="Roboto" w:hAnsi="Roboto"/>
          <w:bCs/>
        </w:rPr>
        <w:t>Od okamžiku, co se přestěhovala do Los Angeles, si pomalu zvyká na místní kávu. Jejím nejoblíbenějším městem je ovšem Londýn, jenž se také stal dějištěm jejích příběhů.</w:t>
      </w:r>
    </w:p>
    <w:p w:rsidRPr="00D52050" w:rsidR="00D52050" w:rsidP="00153421" w:rsidRDefault="00153421" w14:paraId="72EE85BF" w14:textId="3EE7B39F">
      <w:pPr>
        <w:spacing w:after="144" w:line="276" w:lineRule="auto"/>
        <w:rPr>
          <w:rFonts w:ascii="Roboto" w:hAnsi="Roboto"/>
          <w:bCs/>
        </w:rPr>
      </w:pPr>
      <w:r w:rsidRPr="00153421">
        <w:rPr>
          <w:rFonts w:ascii="Roboto" w:hAnsi="Roboto"/>
          <w:bCs/>
        </w:rPr>
        <w:t xml:space="preserve">V roce 2021 debutovala románem </w:t>
      </w:r>
      <w:r w:rsidRPr="00153421">
        <w:rPr>
          <w:rFonts w:ascii="Roboto" w:hAnsi="Roboto"/>
          <w:bCs/>
          <w:i/>
          <w:iCs/>
        </w:rPr>
        <w:t>S tebou i bez tebe</w:t>
      </w:r>
      <w:r w:rsidRPr="00153421">
        <w:rPr>
          <w:rFonts w:ascii="Roboto" w:hAnsi="Roboto"/>
          <w:bCs/>
        </w:rPr>
        <w:t xml:space="preserve">, který si rychle získal oddanou čtenářskou základnu a dal vzniknout zatím dalším čtyřem knihám ze série </w:t>
      </w:r>
      <w:r w:rsidRPr="00D533A9">
        <w:rPr>
          <w:rFonts w:ascii="Roboto" w:hAnsi="Roboto"/>
          <w:bCs/>
          <w:i/>
          <w:iCs/>
        </w:rPr>
        <w:t>Svět podle Magnolie</w:t>
      </w:r>
      <w:r w:rsidRPr="00153421">
        <w:rPr>
          <w:rFonts w:ascii="Roboto" w:hAnsi="Roboto"/>
          <w:bCs/>
        </w:rPr>
        <w:t xml:space="preserve">. Vedle toho je </w:t>
      </w:r>
      <w:proofErr w:type="spellStart"/>
      <w:r w:rsidRPr="00153421">
        <w:rPr>
          <w:rFonts w:ascii="Roboto" w:hAnsi="Roboto"/>
          <w:bCs/>
        </w:rPr>
        <w:t>Hastings</w:t>
      </w:r>
      <w:proofErr w:type="spellEnd"/>
      <w:r w:rsidRPr="00153421">
        <w:rPr>
          <w:rFonts w:ascii="Roboto" w:hAnsi="Roboto"/>
          <w:bCs/>
        </w:rPr>
        <w:t xml:space="preserve"> autorkou samostatné série </w:t>
      </w:r>
      <w:r w:rsidRPr="00D533A9">
        <w:rPr>
          <w:rFonts w:ascii="Roboto" w:hAnsi="Roboto"/>
          <w:bCs/>
          <w:i/>
          <w:iCs/>
        </w:rPr>
        <w:t>Nikdy</w:t>
      </w:r>
      <w:r w:rsidRPr="00153421">
        <w:rPr>
          <w:rFonts w:ascii="Roboto" w:hAnsi="Roboto"/>
          <w:bCs/>
        </w:rPr>
        <w:t>, díky níž se zařadila mezi nejvýraznější hlasy současné romantické literatury.</w:t>
      </w:r>
      <w:r w:rsidRPr="00D52050" w:rsidR="00D52050">
        <w:rPr>
          <w:rFonts w:ascii="Roboto" w:hAnsi="Roboto"/>
          <w:bCs/>
        </w:rPr>
        <w:t xml:space="preserve"> </w:t>
      </w:r>
      <w:r w:rsidRPr="001E7FC7" w:rsidR="001E7FC7">
        <w:rPr>
          <w:rFonts w:ascii="Roboto" w:hAnsi="Roboto"/>
          <w:bCs/>
        </w:rPr>
        <w:t>Více o autor</w:t>
      </w:r>
      <w:r w:rsidR="004535D5">
        <w:rPr>
          <w:rFonts w:ascii="Roboto" w:hAnsi="Roboto"/>
          <w:bCs/>
        </w:rPr>
        <w:t>ce</w:t>
      </w:r>
      <w:r w:rsidRPr="001E7FC7" w:rsidR="001E7FC7">
        <w:rPr>
          <w:rFonts w:ascii="Roboto" w:hAnsi="Roboto"/>
          <w:bCs/>
        </w:rPr>
        <w:t xml:space="preserve"> na</w:t>
      </w:r>
      <w:r>
        <w:rPr>
          <w:rFonts w:ascii="Roboto" w:hAnsi="Roboto"/>
          <w:bCs/>
        </w:rPr>
        <w:t xml:space="preserve"> </w:t>
      </w:r>
      <w:r w:rsidRPr="00153421">
        <w:rPr>
          <w:rFonts w:ascii="Roboto" w:hAnsi="Roboto"/>
          <w:bCs/>
        </w:rPr>
        <w:t>www.jessahastings.com</w:t>
      </w:r>
      <w:r w:rsidRPr="001E7FC7" w:rsidR="001E7FC7">
        <w:rPr>
          <w:rFonts w:ascii="Roboto" w:hAnsi="Roboto"/>
          <w:bCs/>
        </w:rPr>
        <w:t>.</w:t>
      </w:r>
    </w:p>
    <w:p w:rsidRPr="005879F3" w:rsidR="005879F3" w:rsidP="005879F3" w:rsidRDefault="005879F3" w14:paraId="28E1DD79" w14:textId="77777777">
      <w:pPr>
        <w:spacing w:after="144" w:line="276" w:lineRule="auto"/>
        <w:rPr>
          <w:rFonts w:ascii="Roboto" w:hAnsi="Roboto"/>
          <w:bCs/>
        </w:rPr>
      </w:pPr>
    </w:p>
    <w:p w:rsidRPr="00C119A3" w:rsidR="00C119A3" w:rsidP="00C119A3" w:rsidRDefault="00C119A3" w14:paraId="56EC9AC6" w14:textId="77777777">
      <w:pPr>
        <w:spacing w:after="0" w:line="276" w:lineRule="auto"/>
        <w:rPr>
          <w:rFonts w:ascii="Roboto" w:hAnsi="Roboto"/>
          <w:u w:val="single"/>
        </w:rPr>
      </w:pPr>
      <w:proofErr w:type="spellStart"/>
      <w:r w:rsidRPr="00C119A3">
        <w:rPr>
          <w:rFonts w:ascii="Roboto" w:hAnsi="Roboto"/>
          <w:b/>
          <w:bCs/>
          <w:u w:val="single"/>
        </w:rPr>
        <w:t>Mystery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</w:t>
      </w:r>
      <w:proofErr w:type="spellStart"/>
      <w:r w:rsidRPr="00C119A3">
        <w:rPr>
          <w:rFonts w:ascii="Roboto" w:hAnsi="Roboto"/>
          <w:b/>
          <w:bCs/>
          <w:u w:val="single"/>
        </w:rPr>
        <w:t>Press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slaví 10 let na českém knižním trhu!</w:t>
      </w:r>
    </w:p>
    <w:p w:rsidRPr="00C119A3" w:rsidR="00C119A3" w:rsidP="00C119A3" w:rsidRDefault="00C119A3" w14:paraId="4DFA8D33" w14:textId="11AB08CE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:rsidRPr="0010025C" w:rsidR="00C119A3" w:rsidP="003B4FD5" w:rsidRDefault="00C119A3" w14:paraId="7DF5B96A" w14:textId="77777777">
      <w:pPr>
        <w:spacing w:line="276" w:lineRule="auto"/>
        <w:rPr>
          <w:rFonts w:ascii="Roboto" w:hAnsi="Roboto"/>
        </w:rPr>
      </w:pPr>
    </w:p>
    <w:sectPr w:rsidRPr="0010025C" w:rsidR="00C119A3" w:rsidSect="0010025C">
      <w:headerReference w:type="default" r:id="rId9"/>
      <w:footerReference w:type="even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10DE" w:rsidP="001C0562" w:rsidRDefault="004910DE" w14:paraId="5FFAA2F2" w14:textId="77777777">
      <w:pPr>
        <w:spacing w:after="144" w:line="240" w:lineRule="auto"/>
      </w:pPr>
      <w:r>
        <w:separator/>
      </w:r>
    </w:p>
  </w:endnote>
  <w:endnote w:type="continuationSeparator" w:id="0">
    <w:p w:rsidR="004910DE" w:rsidP="001C0562" w:rsidRDefault="004910DE" w14:paraId="0BFFBE47" w14:textId="77777777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0025C" w:rsidR="0010025C" w:rsidRDefault="0010025C" w14:paraId="04CA11AD" w14:textId="6AD62D73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025C" w:rsidRDefault="0010025C" w14:paraId="4E260CEA" w14:textId="77777777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:rsidRPr="0010025C" w:rsidR="0010025C" w:rsidRDefault="0010025C" w14:paraId="49B00870" w14:textId="3D1792ED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10DE" w:rsidP="001C0562" w:rsidRDefault="004910DE" w14:paraId="570095E7" w14:textId="77777777">
      <w:pPr>
        <w:spacing w:after="144" w:line="240" w:lineRule="auto"/>
      </w:pPr>
      <w:r>
        <w:separator/>
      </w:r>
    </w:p>
  </w:footnote>
  <w:footnote w:type="continuationSeparator" w:id="0">
    <w:p w:rsidR="004910DE" w:rsidP="001C0562" w:rsidRDefault="004910DE" w14:paraId="702BF4C6" w14:textId="77777777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D392B" w:rsidR="001C0562" w:rsidP="001C0562" w:rsidRDefault="001C0562" w14:paraId="435682C3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:rsidR="007B3450" w:rsidP="001C0562" w:rsidRDefault="001C0562" w14:paraId="5A2817AA" w14:textId="1A820E0D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Pr="006D392B">
      <w:rPr>
        <w:rFonts w:ascii="Roboto" w:hAnsi="Roboto"/>
        <w:sz w:val="20"/>
        <w:szCs w:val="20"/>
      </w:rPr>
      <w:t>www.mysterypress.cz</w:t>
    </w:r>
  </w:p>
  <w:p w:rsidR="001C0562" w:rsidP="001C0562" w:rsidRDefault="007B3450" w14:paraId="56B5B4E9" w14:textId="3F9CC4F0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Pr="00962FAF" w:rsid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Pr="006D392B" w:rsidR="001C0562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:rsidRPr="006D392B" w:rsidR="003B4FD5" w:rsidP="001C0562" w:rsidRDefault="003B4FD5" w14:paraId="115CEAE1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</w:p>
  <w:p w:rsidRPr="006D392B" w:rsidR="001C0562" w:rsidP="001C0562" w:rsidRDefault="001C0562" w14:paraId="4A6D9643" w14:textId="77777777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63C5A"/>
    <w:rsid w:val="0007730C"/>
    <w:rsid w:val="00095718"/>
    <w:rsid w:val="000A46CB"/>
    <w:rsid w:val="000C2B27"/>
    <w:rsid w:val="000C72BD"/>
    <w:rsid w:val="000D1AD8"/>
    <w:rsid w:val="0010025C"/>
    <w:rsid w:val="0010156E"/>
    <w:rsid w:val="001378D2"/>
    <w:rsid w:val="00153421"/>
    <w:rsid w:val="00177CBD"/>
    <w:rsid w:val="00187377"/>
    <w:rsid w:val="00190AED"/>
    <w:rsid w:val="001A22ED"/>
    <w:rsid w:val="001A7E94"/>
    <w:rsid w:val="001C0562"/>
    <w:rsid w:val="001C121A"/>
    <w:rsid w:val="001C68E2"/>
    <w:rsid w:val="001E7FC7"/>
    <w:rsid w:val="001F4F76"/>
    <w:rsid w:val="00254E92"/>
    <w:rsid w:val="002652FF"/>
    <w:rsid w:val="002A75FE"/>
    <w:rsid w:val="002D46A1"/>
    <w:rsid w:val="002E1C36"/>
    <w:rsid w:val="0032634F"/>
    <w:rsid w:val="00327EE0"/>
    <w:rsid w:val="00382D8B"/>
    <w:rsid w:val="003851D1"/>
    <w:rsid w:val="003917AE"/>
    <w:rsid w:val="003A51ED"/>
    <w:rsid w:val="003B4FD5"/>
    <w:rsid w:val="003D3BD5"/>
    <w:rsid w:val="004009DB"/>
    <w:rsid w:val="00424A56"/>
    <w:rsid w:val="004535D5"/>
    <w:rsid w:val="00467A7C"/>
    <w:rsid w:val="00472F90"/>
    <w:rsid w:val="00481ABF"/>
    <w:rsid w:val="00486A78"/>
    <w:rsid w:val="004910DE"/>
    <w:rsid w:val="004B2D5A"/>
    <w:rsid w:val="00550D37"/>
    <w:rsid w:val="00553F64"/>
    <w:rsid w:val="00577A17"/>
    <w:rsid w:val="005829B4"/>
    <w:rsid w:val="005879F3"/>
    <w:rsid w:val="005B77B2"/>
    <w:rsid w:val="0063197E"/>
    <w:rsid w:val="00673ED6"/>
    <w:rsid w:val="00684F7B"/>
    <w:rsid w:val="006A1789"/>
    <w:rsid w:val="006A4E76"/>
    <w:rsid w:val="006C6729"/>
    <w:rsid w:val="006D392B"/>
    <w:rsid w:val="00787FCC"/>
    <w:rsid w:val="007B3450"/>
    <w:rsid w:val="007C44D3"/>
    <w:rsid w:val="007C5E88"/>
    <w:rsid w:val="0087D04A"/>
    <w:rsid w:val="008C101F"/>
    <w:rsid w:val="0090186E"/>
    <w:rsid w:val="00905387"/>
    <w:rsid w:val="0091239C"/>
    <w:rsid w:val="00921853"/>
    <w:rsid w:val="00941E8F"/>
    <w:rsid w:val="00942F58"/>
    <w:rsid w:val="00962FAF"/>
    <w:rsid w:val="00991EFA"/>
    <w:rsid w:val="009A562F"/>
    <w:rsid w:val="009D262B"/>
    <w:rsid w:val="009E0BDE"/>
    <w:rsid w:val="009E28DD"/>
    <w:rsid w:val="00A20452"/>
    <w:rsid w:val="00A3553B"/>
    <w:rsid w:val="00A457E5"/>
    <w:rsid w:val="00AC3B06"/>
    <w:rsid w:val="00AD47A5"/>
    <w:rsid w:val="00AF4A6D"/>
    <w:rsid w:val="00B2615A"/>
    <w:rsid w:val="00B53293"/>
    <w:rsid w:val="00BA14A2"/>
    <w:rsid w:val="00BC1131"/>
    <w:rsid w:val="00BF551E"/>
    <w:rsid w:val="00C119A3"/>
    <w:rsid w:val="00C14480"/>
    <w:rsid w:val="00C1708C"/>
    <w:rsid w:val="00C401A1"/>
    <w:rsid w:val="00C45224"/>
    <w:rsid w:val="00CA6C8F"/>
    <w:rsid w:val="00CC04FC"/>
    <w:rsid w:val="00CC329F"/>
    <w:rsid w:val="00CD693A"/>
    <w:rsid w:val="00CE62C1"/>
    <w:rsid w:val="00D07780"/>
    <w:rsid w:val="00D52050"/>
    <w:rsid w:val="00D533A9"/>
    <w:rsid w:val="00D9684E"/>
    <w:rsid w:val="00DB4EAB"/>
    <w:rsid w:val="00DC7482"/>
    <w:rsid w:val="00DD792C"/>
    <w:rsid w:val="00DE26AA"/>
    <w:rsid w:val="00DF3B89"/>
    <w:rsid w:val="00DF4693"/>
    <w:rsid w:val="00E05DC8"/>
    <w:rsid w:val="00E63DA9"/>
    <w:rsid w:val="00E946AC"/>
    <w:rsid w:val="00EC09F6"/>
    <w:rsid w:val="00ED13A0"/>
    <w:rsid w:val="00EF3D77"/>
    <w:rsid w:val="00F1426B"/>
    <w:rsid w:val="00F31C6D"/>
    <w:rsid w:val="00F830E3"/>
    <w:rsid w:val="063B0ED1"/>
    <w:rsid w:val="08D81FBD"/>
    <w:rsid w:val="0D1D68EB"/>
    <w:rsid w:val="0E0729D6"/>
    <w:rsid w:val="109C5C57"/>
    <w:rsid w:val="10C53A41"/>
    <w:rsid w:val="120E902E"/>
    <w:rsid w:val="1A1C986D"/>
    <w:rsid w:val="1BA88F08"/>
    <w:rsid w:val="1E63F5A7"/>
    <w:rsid w:val="220E1791"/>
    <w:rsid w:val="2584B67D"/>
    <w:rsid w:val="29E36FB4"/>
    <w:rsid w:val="2B7CD9C9"/>
    <w:rsid w:val="3016041A"/>
    <w:rsid w:val="33DD18A7"/>
    <w:rsid w:val="3463B241"/>
    <w:rsid w:val="3A6404E3"/>
    <w:rsid w:val="3A906C37"/>
    <w:rsid w:val="3DEF35D0"/>
    <w:rsid w:val="41EB5994"/>
    <w:rsid w:val="42B3C05D"/>
    <w:rsid w:val="42D6B4D8"/>
    <w:rsid w:val="4A38BAE8"/>
    <w:rsid w:val="4E8DFD78"/>
    <w:rsid w:val="51147DB6"/>
    <w:rsid w:val="517551B5"/>
    <w:rsid w:val="528AF9A2"/>
    <w:rsid w:val="54662496"/>
    <w:rsid w:val="5A0275FA"/>
    <w:rsid w:val="5AC8A746"/>
    <w:rsid w:val="5B44403E"/>
    <w:rsid w:val="5C29882C"/>
    <w:rsid w:val="5C837AE3"/>
    <w:rsid w:val="5EECE366"/>
    <w:rsid w:val="62568F22"/>
    <w:rsid w:val="62D53853"/>
    <w:rsid w:val="6332504A"/>
    <w:rsid w:val="66D46358"/>
    <w:rsid w:val="6797EC8C"/>
    <w:rsid w:val="693841E4"/>
    <w:rsid w:val="6C947D7A"/>
    <w:rsid w:val="6DEE10A6"/>
    <w:rsid w:val="735796F8"/>
    <w:rsid w:val="79E7D804"/>
    <w:rsid w:val="7BC541CE"/>
    <w:rsid w:val="7C791FA5"/>
    <w:rsid w:val="7E60093B"/>
    <w:rsid w:val="7F04B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C119A3"/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1C056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1C056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mysterypress.cz/s-tebou-i-bez-tebe/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Hana Fruhwirtová</dc:creator>
  <keywords/>
  <dc:description/>
  <lastModifiedBy>Anna Rozsypalová</lastModifiedBy>
  <revision>7</revision>
  <dcterms:created xsi:type="dcterms:W3CDTF">2025-09-25T19:16:00.0000000Z</dcterms:created>
  <dcterms:modified xsi:type="dcterms:W3CDTF">2025-11-28T09:18:48.5922769Z</dcterms:modified>
</coreProperties>
</file>